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55CB3" w14:textId="77777777" w:rsidR="00F53C58" w:rsidRDefault="00000000">
      <w:pPr>
        <w:snapToGrid w:val="0"/>
        <w:spacing w:line="360" w:lineRule="auto"/>
        <w:jc w:val="center"/>
        <w:rPr>
          <w:rFonts w:ascii="宋体" w:eastAsia="宋体" w:hAnsi="宋体" w:cs="微软雅黑"/>
          <w:b/>
          <w:sz w:val="36"/>
          <w:szCs w:val="36"/>
          <w:lang w:eastAsia="zh-CN"/>
        </w:rPr>
      </w:pPr>
      <w:r>
        <w:rPr>
          <w:rFonts w:ascii="宋体" w:eastAsia="宋体" w:hAnsi="宋体" w:cs="微软雅黑" w:hint="eastAsia"/>
          <w:b/>
          <w:sz w:val="36"/>
          <w:szCs w:val="36"/>
          <w:lang w:eastAsia="zh-CN"/>
        </w:rPr>
        <w:t>临床试验费用退款申请函</w:t>
      </w:r>
    </w:p>
    <w:p w14:paraId="5891F19A" w14:textId="157F2267" w:rsidR="00F53C58" w:rsidRDefault="00000000">
      <w:pPr>
        <w:snapToGrid w:val="0"/>
        <w:spacing w:line="360" w:lineRule="auto"/>
        <w:jc w:val="both"/>
        <w:rPr>
          <w:rFonts w:ascii="宋体" w:eastAsia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岳阳市中心药物临床试验机构</w:t>
      </w:r>
      <w:ins w:id="0" w:author="admin" w:date="2023-01-03T09:01:00Z">
        <w:r w:rsidR="00827183">
          <w:rPr>
            <w:rFonts w:ascii="宋体" w:eastAsia="宋体" w:hAnsi="宋体" w:hint="eastAsia"/>
            <w:sz w:val="24"/>
            <w:szCs w:val="24"/>
            <w:lang w:eastAsia="zh-CN"/>
          </w:rPr>
          <w:t>：</w:t>
        </w:r>
      </w:ins>
    </w:p>
    <w:p w14:paraId="71EE9216" w14:textId="77777777" w:rsidR="00F53C58" w:rsidRDefault="00000000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宋体" w:eastAsia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val="en-US" w:eastAsia="zh-CN"/>
        </w:rPr>
        <w:t>XXXXX</w:t>
      </w:r>
      <w:r>
        <w:rPr>
          <w:rFonts w:ascii="宋体" w:eastAsia="宋体" w:hAnsi="宋体" w:hint="eastAsia"/>
          <w:sz w:val="24"/>
          <w:szCs w:val="24"/>
        </w:rPr>
        <w:t>公司</w:t>
      </w:r>
      <w:r>
        <w:rPr>
          <w:rFonts w:ascii="宋体" w:eastAsia="宋体" w:hAnsi="宋体" w:hint="eastAsia"/>
          <w:sz w:val="24"/>
          <w:szCs w:val="24"/>
          <w:lang w:eastAsia="zh-CN"/>
        </w:rPr>
        <w:t>申办的“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>XXXXXXXXXX</w:t>
      </w:r>
      <w:r>
        <w:rPr>
          <w:rFonts w:ascii="宋体" w:eastAsia="宋体" w:hAnsi="宋体" w:hint="eastAsia"/>
          <w:sz w:val="24"/>
          <w:szCs w:val="24"/>
          <w:lang w:eastAsia="zh-CN"/>
        </w:rPr>
        <w:t>”临床试验项目研究工作已经结束，目前正在进行费用清算。</w:t>
      </w:r>
    </w:p>
    <w:p w14:paraId="68673A78" w14:textId="77777777" w:rsidR="00F53C58" w:rsidRDefault="00000000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宋体" w:eastAsia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该项目于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>XXXX</w:t>
      </w:r>
      <w:r>
        <w:rPr>
          <w:rFonts w:ascii="宋体" w:eastAsia="宋体" w:hAnsi="宋体" w:hint="eastAsia"/>
          <w:sz w:val="24"/>
          <w:szCs w:val="24"/>
          <w:lang w:eastAsia="zh-CN"/>
        </w:rPr>
        <w:t>年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>XX</w:t>
      </w:r>
      <w:r>
        <w:rPr>
          <w:rFonts w:ascii="宋体" w:eastAsia="宋体" w:hAnsi="宋体" w:hint="eastAsia"/>
          <w:sz w:val="24"/>
          <w:szCs w:val="24"/>
          <w:lang w:eastAsia="zh-CN"/>
        </w:rPr>
        <w:t>月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>XX</w:t>
      </w:r>
      <w:r>
        <w:rPr>
          <w:rFonts w:ascii="宋体" w:eastAsia="宋体" w:hAnsi="宋体" w:hint="eastAsia"/>
          <w:sz w:val="24"/>
          <w:szCs w:val="24"/>
          <w:lang w:eastAsia="zh-CN"/>
        </w:rPr>
        <w:t>日启动，实际筛选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>XX</w:t>
      </w:r>
      <w:r>
        <w:rPr>
          <w:rFonts w:ascii="宋体" w:eastAsia="宋体" w:hAnsi="宋体" w:hint="eastAsia"/>
          <w:sz w:val="24"/>
          <w:szCs w:val="24"/>
          <w:lang w:eastAsia="zh-CN"/>
        </w:rPr>
        <w:t>例，入组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>XX</w:t>
      </w:r>
      <w:r>
        <w:rPr>
          <w:rFonts w:ascii="宋体" w:eastAsia="宋体" w:hAnsi="宋体" w:hint="eastAsia"/>
          <w:sz w:val="24"/>
          <w:szCs w:val="24"/>
          <w:lang w:eastAsia="zh-CN"/>
        </w:rPr>
        <w:t>例，完成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>XX</w:t>
      </w:r>
      <w:r>
        <w:rPr>
          <w:rFonts w:ascii="宋体" w:eastAsia="宋体" w:hAnsi="宋体" w:hint="eastAsia"/>
          <w:sz w:val="24"/>
          <w:szCs w:val="24"/>
          <w:lang w:eastAsia="zh-CN"/>
        </w:rPr>
        <w:t>例。本项目已发生费用总计如下：</w:t>
      </w:r>
      <w:r>
        <w:rPr>
          <w:rFonts w:ascii="宋体" w:eastAsia="宋体" w:hAnsi="宋体" w:hint="eastAsia"/>
          <w:bCs/>
          <w:sz w:val="24"/>
          <w:szCs w:val="24"/>
          <w:lang w:eastAsia="zh-CN"/>
        </w:rPr>
        <w:t>临床试验总费用</w:t>
      </w:r>
      <w:r>
        <w:rPr>
          <w:rFonts w:ascii="宋体" w:eastAsia="宋体" w:hAnsi="宋体" w:hint="eastAsia"/>
          <w:bCs/>
          <w:sz w:val="24"/>
          <w:szCs w:val="24"/>
          <w:highlight w:val="cyan"/>
          <w:lang w:val="en-US" w:eastAsia="zh-CN"/>
        </w:rPr>
        <w:t>XXX</w:t>
      </w:r>
      <w:r>
        <w:rPr>
          <w:rFonts w:ascii="宋体" w:eastAsia="宋体" w:hAnsi="宋体" w:hint="eastAsia"/>
          <w:bCs/>
          <w:sz w:val="24"/>
          <w:szCs w:val="24"/>
          <w:lang w:eastAsia="zh-CN"/>
        </w:rPr>
        <w:t>元，其中</w:t>
      </w:r>
      <w:r>
        <w:rPr>
          <w:rFonts w:ascii="宋体" w:eastAsia="宋体" w:hAnsi="宋体" w:hint="eastAsia"/>
          <w:sz w:val="24"/>
          <w:szCs w:val="24"/>
          <w:lang w:eastAsia="zh-CN"/>
        </w:rPr>
        <w:t>包括研究者费（含管理费）</w:t>
      </w:r>
      <w:r>
        <w:rPr>
          <w:rFonts w:ascii="宋体" w:eastAsia="宋体" w:hAnsi="宋体" w:hint="eastAsia"/>
          <w:sz w:val="24"/>
          <w:szCs w:val="24"/>
          <w:highlight w:val="cyan"/>
          <w:lang w:val="en-US" w:eastAsia="zh-CN"/>
        </w:rPr>
        <w:t>XXX</w:t>
      </w:r>
      <w:r>
        <w:rPr>
          <w:rFonts w:ascii="宋体" w:eastAsia="宋体" w:hAnsi="宋体" w:hint="eastAsia"/>
          <w:sz w:val="24"/>
          <w:szCs w:val="24"/>
          <w:lang w:eastAsia="zh-CN"/>
        </w:rPr>
        <w:t>元，受试者检查费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>XXX</w:t>
      </w:r>
      <w:r>
        <w:rPr>
          <w:rFonts w:ascii="宋体" w:eastAsia="宋体" w:hAnsi="宋体" w:hint="eastAsia"/>
          <w:sz w:val="24"/>
          <w:szCs w:val="24"/>
          <w:lang w:eastAsia="zh-CN"/>
        </w:rPr>
        <w:t>元，受试者交通补偿费（含管理费）</w:t>
      </w:r>
      <w:r>
        <w:rPr>
          <w:rFonts w:ascii="宋体" w:eastAsia="宋体" w:hAnsi="宋体" w:hint="eastAsia"/>
          <w:sz w:val="24"/>
          <w:szCs w:val="24"/>
          <w:highlight w:val="cyan"/>
          <w:lang w:val="en-US" w:eastAsia="zh-CN"/>
        </w:rPr>
        <w:t>XXX</w:t>
      </w:r>
      <w:r>
        <w:rPr>
          <w:rFonts w:ascii="宋体" w:eastAsia="宋体" w:hAnsi="宋体" w:hint="eastAsia"/>
          <w:sz w:val="24"/>
          <w:szCs w:val="24"/>
          <w:lang w:eastAsia="zh-CN"/>
        </w:rPr>
        <w:t>元，受试者基础用药补偿费（含管理费）</w:t>
      </w:r>
      <w:r>
        <w:rPr>
          <w:rFonts w:ascii="宋体" w:eastAsia="宋体" w:hAnsi="宋体" w:hint="eastAsia"/>
          <w:sz w:val="24"/>
          <w:szCs w:val="24"/>
          <w:highlight w:val="cyan"/>
          <w:lang w:val="en-US" w:eastAsia="zh-CN"/>
        </w:rPr>
        <w:t>XXX</w:t>
      </w:r>
      <w:r>
        <w:rPr>
          <w:rFonts w:ascii="宋体" w:eastAsia="宋体" w:hAnsi="宋体" w:hint="eastAsia"/>
          <w:sz w:val="24"/>
          <w:szCs w:val="24"/>
          <w:highlight w:val="cyan"/>
          <w:lang w:eastAsia="zh-CN"/>
        </w:rPr>
        <w:t>元</w:t>
      </w:r>
      <w:r>
        <w:rPr>
          <w:rFonts w:ascii="宋体" w:eastAsia="宋体" w:hAnsi="宋体" w:hint="eastAsia"/>
          <w:sz w:val="24"/>
          <w:szCs w:val="24"/>
          <w:lang w:eastAsia="zh-CN"/>
        </w:rPr>
        <w:t>，立项监管费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>XXX</w:t>
      </w:r>
      <w:r>
        <w:rPr>
          <w:rFonts w:ascii="宋体" w:eastAsia="宋体" w:hAnsi="宋体" w:hint="eastAsia"/>
          <w:sz w:val="24"/>
          <w:szCs w:val="24"/>
          <w:lang w:eastAsia="zh-CN"/>
        </w:rPr>
        <w:t>元，税费合计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>XXX</w:t>
      </w:r>
      <w:r>
        <w:rPr>
          <w:rFonts w:ascii="宋体" w:eastAsia="宋体" w:hAnsi="宋体" w:hint="eastAsia"/>
          <w:sz w:val="24"/>
          <w:szCs w:val="24"/>
          <w:lang w:eastAsia="zh-CN"/>
        </w:rPr>
        <w:t>元，总计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>XXX</w:t>
      </w:r>
      <w:r>
        <w:rPr>
          <w:rFonts w:ascii="宋体" w:eastAsia="宋体" w:hAnsi="宋体" w:hint="eastAsia"/>
          <w:sz w:val="24"/>
          <w:szCs w:val="24"/>
          <w:lang w:eastAsia="zh-CN"/>
        </w:rPr>
        <w:t>元。截止目前本项目按照协议支付首款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>XXX</w:t>
      </w:r>
      <w:r>
        <w:rPr>
          <w:rFonts w:ascii="宋体" w:eastAsia="宋体" w:hAnsi="宋体" w:hint="eastAsia"/>
          <w:sz w:val="24"/>
          <w:szCs w:val="24"/>
          <w:lang w:eastAsia="zh-CN"/>
        </w:rPr>
        <w:t>元（含税），支付时间为：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>XXXX</w:t>
      </w:r>
      <w:r>
        <w:rPr>
          <w:rFonts w:ascii="宋体" w:eastAsia="宋体" w:hAnsi="宋体" w:hint="eastAsia"/>
          <w:sz w:val="24"/>
          <w:szCs w:val="24"/>
          <w:lang w:eastAsia="zh-CN"/>
        </w:rPr>
        <w:t>年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>XX</w:t>
      </w:r>
      <w:r>
        <w:rPr>
          <w:rFonts w:ascii="宋体" w:eastAsia="宋体" w:hAnsi="宋体" w:hint="eastAsia"/>
          <w:sz w:val="24"/>
          <w:szCs w:val="24"/>
          <w:lang w:eastAsia="zh-CN"/>
        </w:rPr>
        <w:t>月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>XX</w:t>
      </w:r>
      <w:r>
        <w:rPr>
          <w:rFonts w:ascii="宋体" w:eastAsia="宋体" w:hAnsi="宋体" w:hint="eastAsia"/>
          <w:sz w:val="24"/>
          <w:szCs w:val="24"/>
          <w:lang w:eastAsia="zh-CN"/>
        </w:rPr>
        <w:t>日。实际发生的费用总计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>XXXXX</w:t>
      </w:r>
      <w:r>
        <w:rPr>
          <w:rFonts w:ascii="宋体" w:eastAsia="宋体" w:hAnsi="宋体" w:hint="eastAsia"/>
          <w:sz w:val="24"/>
          <w:szCs w:val="24"/>
          <w:lang w:eastAsia="zh-CN"/>
        </w:rPr>
        <w:t>元，本项目需退费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>XXXX</w:t>
      </w:r>
      <w:r>
        <w:rPr>
          <w:rFonts w:ascii="宋体" w:eastAsia="宋体" w:hAnsi="宋体" w:hint="eastAsia"/>
          <w:sz w:val="24"/>
          <w:szCs w:val="24"/>
          <w:lang w:eastAsia="zh-CN"/>
        </w:rPr>
        <w:t>元。</w:t>
      </w:r>
    </w:p>
    <w:p w14:paraId="5B3AFDC3" w14:textId="77777777" w:rsidR="00F53C58" w:rsidRDefault="00000000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宋体" w:eastAsia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请贵机构协助完成上述退款。</w:t>
      </w:r>
    </w:p>
    <w:p w14:paraId="0125F876" w14:textId="77777777" w:rsidR="00F53C58" w:rsidRDefault="00F53C5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宋体" w:eastAsia="宋体" w:hAnsi="宋体"/>
          <w:sz w:val="24"/>
          <w:szCs w:val="24"/>
          <w:lang w:eastAsia="zh-CN"/>
        </w:rPr>
      </w:pPr>
    </w:p>
    <w:p w14:paraId="28B97972" w14:textId="77777777" w:rsidR="00F53C58" w:rsidRDefault="00000000">
      <w:pPr>
        <w:spacing w:line="440" w:lineRule="exact"/>
        <w:jc w:val="both"/>
        <w:rPr>
          <w:rFonts w:ascii="宋体" w:eastAsia="宋体" w:hAnsi="宋体"/>
          <w:sz w:val="24"/>
          <w:szCs w:val="24"/>
          <w:lang w:val="en-US"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t>申办者：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>XXXX</w:t>
      </w:r>
      <w:r>
        <w:rPr>
          <w:rFonts w:ascii="宋体" w:eastAsia="宋体" w:hAnsi="宋体" w:hint="eastAsia"/>
          <w:sz w:val="24"/>
          <w:szCs w:val="24"/>
        </w:rPr>
        <w:t>公司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>(盖章)                   日期：XX年XX月XX日</w:t>
      </w:r>
    </w:p>
    <w:p w14:paraId="6E74D531" w14:textId="77777777" w:rsidR="00F53C58" w:rsidRDefault="00000000">
      <w:pPr>
        <w:snapToGrid w:val="0"/>
        <w:spacing w:line="360" w:lineRule="auto"/>
        <w:rPr>
          <w:rFonts w:eastAsia="宋体"/>
          <w:sz w:val="24"/>
          <w:szCs w:val="24"/>
          <w:lang w:val="en-US" w:eastAsia="zh-CN"/>
        </w:rPr>
      </w:pPr>
      <w:r>
        <w:rPr>
          <w:rFonts w:eastAsia="宋体"/>
          <w:sz w:val="24"/>
          <w:szCs w:val="24"/>
        </w:rPr>
        <w:t>户</w:t>
      </w:r>
      <w:r>
        <w:rPr>
          <w:rFonts w:eastAsia="宋体"/>
          <w:sz w:val="24"/>
          <w:szCs w:val="24"/>
        </w:rPr>
        <w:t xml:space="preserve">  </w:t>
      </w:r>
      <w:r>
        <w:rPr>
          <w:rFonts w:eastAsia="宋体"/>
          <w:sz w:val="24"/>
          <w:szCs w:val="24"/>
        </w:rPr>
        <w:t>名：</w:t>
      </w:r>
      <w:r>
        <w:rPr>
          <w:rFonts w:eastAsia="宋体" w:hint="eastAsia"/>
          <w:sz w:val="24"/>
          <w:szCs w:val="24"/>
          <w:lang w:val="en-US" w:eastAsia="zh-CN"/>
        </w:rPr>
        <w:t>XXXX</w:t>
      </w:r>
    </w:p>
    <w:p w14:paraId="1323A8C9" w14:textId="77777777" w:rsidR="00F53C58" w:rsidRDefault="00000000">
      <w:pPr>
        <w:snapToGrid w:val="0"/>
        <w:spacing w:line="360" w:lineRule="auto"/>
        <w:rPr>
          <w:rFonts w:eastAsia="宋体"/>
          <w:sz w:val="24"/>
          <w:szCs w:val="24"/>
        </w:rPr>
      </w:pPr>
      <w:r>
        <w:rPr>
          <w:rFonts w:eastAsia="宋体"/>
          <w:sz w:val="24"/>
          <w:szCs w:val="24"/>
        </w:rPr>
        <w:t>开户行：</w:t>
      </w:r>
      <w:r>
        <w:rPr>
          <w:rFonts w:eastAsia="宋体" w:hint="eastAsia"/>
          <w:sz w:val="24"/>
          <w:szCs w:val="24"/>
          <w:lang w:val="en-US" w:eastAsia="zh-CN"/>
        </w:rPr>
        <w:t>XXXX</w:t>
      </w:r>
      <w:r>
        <w:rPr>
          <w:rFonts w:eastAsia="宋体"/>
          <w:sz w:val="24"/>
          <w:szCs w:val="24"/>
        </w:rPr>
        <w:t>支行</w:t>
      </w:r>
    </w:p>
    <w:p w14:paraId="5A0ED925" w14:textId="77777777" w:rsidR="00F53C58" w:rsidRDefault="00000000">
      <w:pPr>
        <w:snapToGrid w:val="0"/>
        <w:spacing w:line="360" w:lineRule="auto"/>
        <w:rPr>
          <w:rFonts w:eastAsia="宋体"/>
          <w:sz w:val="24"/>
          <w:szCs w:val="24"/>
          <w:lang w:val="en-US" w:eastAsia="zh-CN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CD2A5D" wp14:editId="71DF3A60">
                <wp:simplePos x="0" y="0"/>
                <wp:positionH relativeFrom="column">
                  <wp:posOffset>-90170</wp:posOffset>
                </wp:positionH>
                <wp:positionV relativeFrom="paragraph">
                  <wp:posOffset>836930</wp:posOffset>
                </wp:positionV>
                <wp:extent cx="59817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824230" y="707390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2A90E9" id="直接连接符 1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65.9pt" to="463.9pt,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" strokecolor="#117d6d [3044]"/>
            </w:pict>
          </mc:Fallback>
        </mc:AlternateContent>
      </w:r>
      <w:r>
        <w:rPr>
          <w:rFonts w:eastAsia="宋体"/>
          <w:sz w:val="24"/>
          <w:szCs w:val="24"/>
        </w:rPr>
        <w:t>账</w:t>
      </w:r>
      <w:r>
        <w:rPr>
          <w:rFonts w:eastAsia="宋体"/>
          <w:sz w:val="24"/>
          <w:szCs w:val="24"/>
        </w:rPr>
        <w:t xml:space="preserve">  </w:t>
      </w:r>
      <w:r>
        <w:rPr>
          <w:rFonts w:eastAsia="宋体"/>
          <w:sz w:val="24"/>
          <w:szCs w:val="24"/>
        </w:rPr>
        <w:t>号：</w:t>
      </w:r>
      <w:r>
        <w:rPr>
          <w:rFonts w:eastAsia="宋体" w:hint="eastAsia"/>
          <w:sz w:val="24"/>
          <w:szCs w:val="24"/>
          <w:lang w:val="en-US" w:eastAsia="zh-CN"/>
        </w:rPr>
        <w:t>XXXXXXX</w:t>
      </w:r>
    </w:p>
    <w:p w14:paraId="06AD4E24" w14:textId="77777777" w:rsidR="00F53C58" w:rsidRDefault="00000000">
      <w:pPr>
        <w:spacing w:line="440" w:lineRule="exact"/>
        <w:ind w:firstLine="480"/>
        <w:jc w:val="both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  <w:lang w:eastAsia="zh-CN"/>
        </w:rPr>
        <w:t xml:space="preserve">                                   </w:t>
      </w:r>
    </w:p>
    <w:p w14:paraId="419B6B8F" w14:textId="77777777" w:rsidR="00F53C58" w:rsidRDefault="00F53C58">
      <w:pPr>
        <w:rPr>
          <w:rFonts w:ascii="宋体" w:eastAsia="宋体" w:hAnsi="宋体"/>
          <w:sz w:val="24"/>
          <w:szCs w:val="24"/>
        </w:rPr>
      </w:pPr>
    </w:p>
    <w:p w14:paraId="027A146F" w14:textId="77777777" w:rsidR="00F53C58" w:rsidRDefault="00F53C58">
      <w:pPr>
        <w:rPr>
          <w:rFonts w:ascii="宋体" w:eastAsia="宋体" w:hAnsi="宋体"/>
          <w:sz w:val="24"/>
          <w:szCs w:val="24"/>
        </w:rPr>
      </w:pPr>
    </w:p>
    <w:p w14:paraId="206EA4BE" w14:textId="77777777" w:rsidR="00F53C58" w:rsidRDefault="00000000">
      <w:pPr>
        <w:rPr>
          <w:rFonts w:ascii="宋体" w:eastAsia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sym w:font="Wingdings 2" w:char="00A3"/>
      </w:r>
      <w:r>
        <w:rPr>
          <w:rFonts w:ascii="宋体" w:eastAsia="宋体" w:hAnsi="宋体" w:hint="eastAsia"/>
          <w:sz w:val="24"/>
          <w:szCs w:val="24"/>
          <w:lang w:eastAsia="zh-CN"/>
        </w:rPr>
        <w:t>同意上述退款。</w:t>
      </w:r>
    </w:p>
    <w:p w14:paraId="4FB2CC44" w14:textId="77777777" w:rsidR="00F53C58" w:rsidRDefault="00000000">
      <w:pPr>
        <w:rPr>
          <w:rFonts w:ascii="宋体" w:eastAsia="宋体" w:hAnsi="宋体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  <w:lang w:eastAsia="zh-CN"/>
        </w:rPr>
        <w:sym w:font="Wingdings 2" w:char="00A3"/>
      </w:r>
      <w:r>
        <w:rPr>
          <w:rFonts w:ascii="宋体" w:eastAsia="宋体" w:hAnsi="宋体" w:hint="eastAsia"/>
          <w:sz w:val="24"/>
          <w:szCs w:val="24"/>
          <w:lang w:eastAsia="zh-CN"/>
        </w:rPr>
        <w:t>不同意上述退款。</w:t>
      </w:r>
    </w:p>
    <w:p w14:paraId="195322E0" w14:textId="77777777" w:rsidR="00F53C58" w:rsidRDefault="00000000">
      <w:pPr>
        <w:rPr>
          <w:rFonts w:ascii="宋体" w:eastAsia="宋体" w:hAnsi="宋体"/>
          <w:sz w:val="24"/>
          <w:szCs w:val="24"/>
          <w:lang w:val="en-US" w:eastAsia="zh-CN"/>
        </w:rPr>
      </w:pP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                                        主要研究者（签字）：</w:t>
      </w:r>
    </w:p>
    <w:p w14:paraId="256D9A82" w14:textId="77777777" w:rsidR="00F53C58" w:rsidRDefault="00000000">
      <w:pPr>
        <w:rPr>
          <w:rFonts w:ascii="宋体" w:eastAsia="宋体" w:hAnsi="宋体"/>
          <w:sz w:val="24"/>
          <w:szCs w:val="24"/>
          <w:lang w:val="en-US" w:eastAsia="zh-CN"/>
        </w:rPr>
      </w:pP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                                                      日期：</w:t>
      </w:r>
    </w:p>
    <w:sectPr w:rsidR="00F53C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59125" w14:textId="77777777" w:rsidR="00C961B9" w:rsidRDefault="00C961B9" w:rsidP="00827183">
      <w:pPr>
        <w:spacing w:after="0" w:line="240" w:lineRule="auto"/>
      </w:pPr>
      <w:r>
        <w:separator/>
      </w:r>
    </w:p>
  </w:endnote>
  <w:endnote w:type="continuationSeparator" w:id="0">
    <w:p w14:paraId="7118A454" w14:textId="77777777" w:rsidR="00C961B9" w:rsidRDefault="00C961B9" w:rsidP="0082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AAA3A" w14:textId="77777777" w:rsidR="00C961B9" w:rsidRDefault="00C961B9" w:rsidP="00827183">
      <w:pPr>
        <w:spacing w:after="0" w:line="240" w:lineRule="auto"/>
      </w:pPr>
      <w:r>
        <w:separator/>
      </w:r>
    </w:p>
  </w:footnote>
  <w:footnote w:type="continuationSeparator" w:id="0">
    <w:p w14:paraId="271B65D3" w14:textId="77777777" w:rsidR="00C961B9" w:rsidRDefault="00C961B9" w:rsidP="00827183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61D0"/>
    <w:rsid w:val="00112F1A"/>
    <w:rsid w:val="00224B21"/>
    <w:rsid w:val="00394211"/>
    <w:rsid w:val="003D42ED"/>
    <w:rsid w:val="00447A62"/>
    <w:rsid w:val="005A654F"/>
    <w:rsid w:val="00606AD1"/>
    <w:rsid w:val="00697BDD"/>
    <w:rsid w:val="007461D0"/>
    <w:rsid w:val="00827183"/>
    <w:rsid w:val="008763D4"/>
    <w:rsid w:val="00A64FC7"/>
    <w:rsid w:val="00C17812"/>
    <w:rsid w:val="00C420B4"/>
    <w:rsid w:val="00C902D6"/>
    <w:rsid w:val="00C961B9"/>
    <w:rsid w:val="00DF50FC"/>
    <w:rsid w:val="00EB5FF6"/>
    <w:rsid w:val="00EF40B6"/>
    <w:rsid w:val="00F53C58"/>
    <w:rsid w:val="03BD5F43"/>
    <w:rsid w:val="05450956"/>
    <w:rsid w:val="054F40A1"/>
    <w:rsid w:val="05AA7FC4"/>
    <w:rsid w:val="061E1406"/>
    <w:rsid w:val="0C1414F1"/>
    <w:rsid w:val="15BC6424"/>
    <w:rsid w:val="19F27CDE"/>
    <w:rsid w:val="1D170B12"/>
    <w:rsid w:val="1E77227A"/>
    <w:rsid w:val="20ED0828"/>
    <w:rsid w:val="23325BAE"/>
    <w:rsid w:val="23AC5588"/>
    <w:rsid w:val="25CF0148"/>
    <w:rsid w:val="2916528F"/>
    <w:rsid w:val="2F1F78FD"/>
    <w:rsid w:val="33F22A92"/>
    <w:rsid w:val="3A3A60F8"/>
    <w:rsid w:val="3B592041"/>
    <w:rsid w:val="3D8158B4"/>
    <w:rsid w:val="3F287996"/>
    <w:rsid w:val="3F6F404C"/>
    <w:rsid w:val="41CE05B3"/>
    <w:rsid w:val="42DF4929"/>
    <w:rsid w:val="4363252C"/>
    <w:rsid w:val="45102FFB"/>
    <w:rsid w:val="47DA62A6"/>
    <w:rsid w:val="4FAA3B73"/>
    <w:rsid w:val="4FE726C5"/>
    <w:rsid w:val="50D97D2E"/>
    <w:rsid w:val="55171D0E"/>
    <w:rsid w:val="5CB37802"/>
    <w:rsid w:val="5DBE047F"/>
    <w:rsid w:val="628A47AF"/>
    <w:rsid w:val="637A79CA"/>
    <w:rsid w:val="639C1244"/>
    <w:rsid w:val="704D3783"/>
    <w:rsid w:val="752C78A9"/>
    <w:rsid w:val="76E31AAF"/>
    <w:rsid w:val="76FE5763"/>
    <w:rsid w:val="77EB1B53"/>
    <w:rsid w:val="7A741EC3"/>
    <w:rsid w:val="7D4D23E6"/>
    <w:rsid w:val="7F626975"/>
    <w:rsid w:val="7FA6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2A4710"/>
  <w15:docId w15:val="{D7EB4153-A6B5-48F5-BB3A-6DDBAB0CD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IE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页眉 字符"/>
    <w:basedOn w:val="a0"/>
    <w:link w:val="a5"/>
    <w:uiPriority w:val="99"/>
    <w:qFormat/>
  </w:style>
  <w:style w:type="character" w:customStyle="1" w:styleId="a4">
    <w:name w:val="页脚 字符"/>
    <w:basedOn w:val="a0"/>
    <w:link w:val="a3"/>
    <w:uiPriority w:val="99"/>
    <w:qFormat/>
  </w:style>
  <w:style w:type="paragraph" w:styleId="a7">
    <w:name w:val="Revision"/>
    <w:hidden/>
    <w:uiPriority w:val="99"/>
    <w:semiHidden/>
    <w:rsid w:val="00827183"/>
    <w:rPr>
      <w:rFonts w:asciiTheme="minorHAnsi" w:eastAsiaTheme="minorEastAsia" w:hAnsiTheme="minorHAnsi" w:cstheme="minorBidi"/>
      <w:sz w:val="22"/>
      <w:szCs w:val="22"/>
      <w:lang w:val="en-I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ICON Brand Colours">
      <a:dk1>
        <a:srgbClr val="575756"/>
      </a:dk1>
      <a:lt1>
        <a:srgbClr val="FFFFFF"/>
      </a:lt1>
      <a:dk2>
        <a:srgbClr val="6A696D"/>
      </a:dk2>
      <a:lt2>
        <a:srgbClr val="CEDB00"/>
      </a:lt2>
      <a:accent1>
        <a:srgbClr val="128474"/>
      </a:accent1>
      <a:accent2>
        <a:srgbClr val="004750"/>
      </a:accent2>
      <a:accent3>
        <a:srgbClr val="60C3D6"/>
      </a:accent3>
      <a:accent4>
        <a:srgbClr val="632B86"/>
      </a:accent4>
      <a:accent5>
        <a:srgbClr val="94D60A"/>
      </a:accent5>
      <a:accent6>
        <a:srgbClr val="1790D0"/>
      </a:accent6>
      <a:hlink>
        <a:srgbClr val="128474"/>
      </a:hlink>
      <a:folHlink>
        <a:srgbClr val="6A696D"/>
      </a:folHlink>
    </a:clrScheme>
    <a:fontScheme name="ICO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XMLData TextToDisplay="%CLASSIFICATIONDATETIME%">10:20 23/06/2021</XMLData>
</file>

<file path=customXml/item2.xml><?xml version="1.0" encoding="utf-8"?>
<XMLData TextToDisplay="%DOCUMENTGUID%">{00000000-0000-0000-0000-000000000000}</XMLData>
</file>

<file path=customXml/item3.xml><?xml version="1.0" encoding="utf-8"?>
<XMLData TextToDisplay="%EMAILADDRESS%">Luna.Liu@iconplc.com</XMLData>
</file>

<file path=customXml/item4.xml><?xml version="1.0" encoding="utf-8"?>
<XMLData TextToDisplay="%USERNAME%">LiuLun</XMLData>
</file>

<file path=customXml/item5.xml><?xml version="1.0" encoding="utf-8"?>
<XMLData TextToDisplay="%HOSTNAME%">BEIJ-JN4MPH2.iconcr.com</XMLData>
</file>

<file path=customXml/item6.xml><?xml version="1.0" encoding="utf-8"?>
<XMLData TextToDisplay="RightsWATCHMark">4|ICN-ICN-INTERNAL|{00000000-0000-0000-0000-000000000000}</XMLData>
</file>

<file path=customXml/item7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07C37DA-D27B-457F-8F53-5839B93462F1}">
  <ds:schemaRefs/>
</ds:datastoreItem>
</file>

<file path=customXml/itemProps2.xml><?xml version="1.0" encoding="utf-8"?>
<ds:datastoreItem xmlns:ds="http://schemas.openxmlformats.org/officeDocument/2006/customXml" ds:itemID="{5B268983-29B1-4F22-89F6-B62BE8C77A77}">
  <ds:schemaRefs/>
</ds:datastoreItem>
</file>

<file path=customXml/itemProps3.xml><?xml version="1.0" encoding="utf-8"?>
<ds:datastoreItem xmlns:ds="http://schemas.openxmlformats.org/officeDocument/2006/customXml" ds:itemID="{2F6E2A0C-B97C-404A-8217-0F1EA85DD69A}">
  <ds:schemaRefs/>
</ds:datastoreItem>
</file>

<file path=customXml/itemProps4.xml><?xml version="1.0" encoding="utf-8"?>
<ds:datastoreItem xmlns:ds="http://schemas.openxmlformats.org/officeDocument/2006/customXml" ds:itemID="{0C6B3308-8AB5-4AAE-91E7-C26897034B57}">
  <ds:schemaRefs/>
</ds:datastoreItem>
</file>

<file path=customXml/itemProps5.xml><?xml version="1.0" encoding="utf-8"?>
<ds:datastoreItem xmlns:ds="http://schemas.openxmlformats.org/officeDocument/2006/customXml" ds:itemID="{7785FDE1-37D0-4FC5-97C0-11FC7CFB1ED5}">
  <ds:schemaRefs/>
</ds:datastoreItem>
</file>

<file path=customXml/itemProps6.xml><?xml version="1.0" encoding="utf-8"?>
<ds:datastoreItem xmlns:ds="http://schemas.openxmlformats.org/officeDocument/2006/customXml" ds:itemID="{21F03F4F-E0C8-4237-A3A4-7601DA077095}">
  <ds:schemaRefs/>
</ds:datastoreItem>
</file>

<file path=customXml/itemProps7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484</Characters>
  <Application>Microsoft Office Word</Application>
  <DocSecurity>0</DocSecurity>
  <Lines>4</Lines>
  <Paragraphs>1</Paragraphs>
  <ScaleCrop>false</ScaleCrop>
  <Company>ICON PLC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Liu, Luna</dc:creator>
  <cp:lastModifiedBy>admin</cp:lastModifiedBy>
  <cp:revision>8</cp:revision>
  <dcterms:created xsi:type="dcterms:W3CDTF">2021-06-23T10:07:00Z</dcterms:created>
  <dcterms:modified xsi:type="dcterms:W3CDTF">2023-01-03T01:02:00Z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ghtsWATCHMark">
    <vt:lpwstr>4|ICN-ICN-INTERNAL|{00000000-0000-0000-0000-000000000000}</vt:lpwstr>
  </property>
  <property fmtid="{D5CDD505-2E9C-101B-9397-08002B2CF9AE}" pid="3" name="KSOProductBuildVer">
    <vt:lpwstr>2052-11.1.0.10314</vt:lpwstr>
  </property>
</Properties>
</file>